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71E4F80E" w:rsidR="007A558C" w:rsidRPr="007A558C" w:rsidRDefault="007A558C" w:rsidP="007A558C">
      <w:pPr>
        <w:pStyle w:val="Hlavika"/>
      </w:pPr>
      <w:r>
        <w:t xml:space="preserve">Príloha č. </w:t>
      </w:r>
      <w:r w:rsidR="00220FF0">
        <w:t>4</w:t>
      </w:r>
      <w:r>
        <w:t xml:space="preserve"> </w:t>
      </w:r>
      <w:r w:rsidR="00263C37">
        <w:t>r</w:t>
      </w:r>
      <w:r w:rsidR="00263C37">
        <w:rPr>
          <w:szCs w:val="20"/>
        </w:rPr>
        <w:t>ozhodnutia o schválení žiadosti o poskytnutie nenávratného finančného príspevku</w:t>
      </w:r>
    </w:p>
    <w:p w14:paraId="4581DC90" w14:textId="3FB3F5C3" w:rsidR="000012E8" w:rsidRDefault="00643CE4" w:rsidP="007A558C">
      <w:pPr>
        <w:spacing w:before="240" w:after="240"/>
        <w:jc w:val="both"/>
        <w:rPr>
          <w:sz w:val="22"/>
          <w:szCs w:val="22"/>
          <w:lang w:eastAsia="cs-CZ"/>
        </w:rPr>
      </w:pPr>
      <w:r>
        <w:rPr>
          <w:sz w:val="22"/>
          <w:szCs w:val="22"/>
          <w:lang w:eastAsia="cs-CZ"/>
        </w:rPr>
        <w:t xml:space="preserve">Táto Príloha </w:t>
      </w:r>
      <w:r w:rsidR="00263C37">
        <w:t>r</w:t>
      </w:r>
      <w:r w:rsidR="00263C37">
        <w:rPr>
          <w:szCs w:val="20"/>
        </w:rPr>
        <w:t>ozhodnutia o schválení žiadosti o poskytnutie nenávratného finančného príspevku</w:t>
      </w:r>
      <w:r>
        <w:rPr>
          <w:sz w:val="22"/>
          <w:szCs w:val="22"/>
          <w:lang w:eastAsia="cs-CZ"/>
        </w:rPr>
        <w:t xml:space="preserve">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del w:id="0" w:author="Autor">
              <w:r w:rsidRPr="007C3E78" w:rsidDel="00531DED">
                <w:rPr>
                  <w:sz w:val="22"/>
                  <w:szCs w:val="22"/>
                  <w:lang w:eastAsia="cs-CZ"/>
                </w:rPr>
                <w:delText>.</w:delText>
              </w:r>
            </w:del>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3D7620BD" w:rsidR="008F1CFB" w:rsidRPr="007C3E78" w:rsidDel="00D84DD0" w:rsidRDefault="008F1CFB" w:rsidP="007C3E78">
            <w:pPr>
              <w:rPr>
                <w:del w:id="1" w:author="Autor"/>
                <w:sz w:val="22"/>
                <w:szCs w:val="22"/>
                <w:lang w:eastAsia="cs-CZ"/>
              </w:rPr>
            </w:pPr>
          </w:p>
          <w:p w14:paraId="4581DC9F" w14:textId="77777777" w:rsidR="008F1CFB" w:rsidRPr="007C3E78" w:rsidRDefault="008F1CFB" w:rsidP="007C3E78">
            <w:pPr>
              <w:rPr>
                <w:sz w:val="22"/>
                <w:szCs w:val="22"/>
                <w:lang w:eastAsia="cs-CZ"/>
              </w:rPr>
            </w:pPr>
            <w:bookmarkStart w:id="2" w:name="_GoBack"/>
            <w:bookmarkEnd w:id="2"/>
          </w:p>
          <w:p w14:paraId="4581DCA1" w14:textId="3BE403C3"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w:t>
            </w:r>
            <w:del w:id="3" w:author="Autor">
              <w:r w:rsidRPr="007C3E78" w:rsidDel="000B2176">
                <w:rPr>
                  <w:sz w:val="22"/>
                  <w:szCs w:val="22"/>
                  <w:lang w:eastAsia="cs-CZ"/>
                </w:rPr>
                <w:delText xml:space="preserve"> </w:delText>
              </w:r>
            </w:del>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77777777"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407BBE44"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ins w:id="4" w:author="Autor">
              <w:r w:rsidR="00606660">
                <w:rPr>
                  <w:sz w:val="22"/>
                  <w:szCs w:val="22"/>
                  <w:lang w:eastAsia="cs-CZ"/>
                </w:rPr>
                <w:t>;</w:t>
              </w:r>
            </w:ins>
            <w:del w:id="5" w:author="Autor">
              <w:r w:rsidR="00D71164" w:rsidDel="00606660">
                <w:rPr>
                  <w:sz w:val="22"/>
                  <w:szCs w:val="22"/>
                  <w:lang w:eastAsia="cs-CZ"/>
                </w:rPr>
                <w:delText>:</w:delText>
              </w:r>
            </w:del>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7A6C8F1D" w:rsidR="00FB0047" w:rsidRPr="007C3E78" w:rsidRDefault="00FB0047" w:rsidP="001D238C">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7E0E0D5E" w:rsidR="008F1CFB" w:rsidRPr="007C3E78" w:rsidRDefault="008F1CFB"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1D238C">
            <w:pPr>
              <w:jc w:val="both"/>
              <w:rPr>
                <w:sz w:val="22"/>
                <w:szCs w:val="22"/>
                <w:lang w:eastAsia="cs-CZ"/>
              </w:rPr>
            </w:pPr>
          </w:p>
          <w:p w14:paraId="4581DD0D" w14:textId="1A539E64" w:rsidR="008F1CFB" w:rsidRPr="007C3E78" w:rsidRDefault="008F1CFB" w:rsidP="001D238C">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63D1071B" w:rsidR="00605E88" w:rsidRPr="007C3E78" w:rsidRDefault="00605E88" w:rsidP="006F186D">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uchádzačov/záujemcov, ktorých ponuky by neboli </w:t>
            </w:r>
            <w:del w:id="6" w:author="Autor">
              <w:r w:rsidRPr="007C3E78" w:rsidDel="006F186D">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572B9E9D" w:rsidR="00605E88" w:rsidRPr="007C3E78" w:rsidRDefault="00605E88" w:rsidP="006F186D">
            <w:pPr>
              <w:jc w:val="both"/>
              <w:rPr>
                <w:sz w:val="22"/>
                <w:szCs w:val="22"/>
                <w:lang w:eastAsia="cs-CZ"/>
              </w:rPr>
            </w:pPr>
            <w:r w:rsidRPr="007C3E78">
              <w:rPr>
                <w:sz w:val="22"/>
                <w:szCs w:val="22"/>
                <w:lang w:eastAsia="cs-CZ"/>
              </w:rPr>
              <w:t xml:space="preserve">V rokovacom konaní </w:t>
            </w:r>
            <w:del w:id="7" w:author="Autor">
              <w:r w:rsidRPr="007C3E78" w:rsidDel="006F186D">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E303EDD" w14:textId="77777777" w:rsidR="000B2176" w:rsidRDefault="00605E88" w:rsidP="00605E88">
            <w:pPr>
              <w:rPr>
                <w:ins w:id="8" w:author="Auto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ins w:id="9" w:author="Autor">
              <w:r w:rsidR="000B2176">
                <w:rPr>
                  <w:sz w:val="22"/>
                  <w:szCs w:val="22"/>
                  <w:lang w:eastAsia="cs-CZ"/>
                </w:rPr>
                <w:t xml:space="preserve"> </w:t>
              </w:r>
            </w:ins>
          </w:p>
          <w:p w14:paraId="4581DD6E" w14:textId="4F1C518D" w:rsidR="00605E88" w:rsidRPr="000B2176" w:rsidRDefault="00605E88" w:rsidP="000B2176">
            <w:pPr>
              <w:pStyle w:val="Odsekzoznamu"/>
              <w:numPr>
                <w:ilvl w:val="0"/>
                <w:numId w:val="3"/>
              </w:numPr>
              <w:rPr>
                <w:sz w:val="22"/>
                <w:szCs w:val="22"/>
                <w:lang w:eastAsia="cs-CZ"/>
                <w:rPrChange w:id="10" w:author="Autor">
                  <w:rPr>
                    <w:lang w:eastAsia="cs-CZ"/>
                  </w:rPr>
                </w:rPrChange>
              </w:rPr>
              <w:pPrChange w:id="11" w:author="Autor">
                <w:pPr/>
              </w:pPrChange>
            </w:pPr>
            <w:r w:rsidRPr="000B2176">
              <w:rPr>
                <w:sz w:val="22"/>
                <w:szCs w:val="22"/>
                <w:lang w:eastAsia="cs-CZ"/>
                <w:rPrChange w:id="12" w:author="Autor">
                  <w:rPr>
                    <w:lang w:eastAsia="cs-CZ"/>
                  </w:rPr>
                </w:rPrChange>
              </w:rPr>
              <w:t xml:space="preserve">a/alebo doplňujúce práce alebo služby boli zadané v rozpore s podmienkami uvedenými  v ustanovení § 58 písm. c) alebo i), </w:t>
            </w:r>
            <w:r w:rsidRPr="007C3E78">
              <w:rPr>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14F033DA" w:rsidR="00605E88" w:rsidRPr="007C3E78" w:rsidRDefault="00605E88" w:rsidP="001D238C">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pPr>
    </w:p>
    <w:p w14:paraId="45675D1B" w14:textId="7DE0DDCA" w:rsidR="00063BD3" w:rsidRPr="00063BD3" w:rsidRDefault="00063BD3" w:rsidP="001D238C">
      <w:pPr>
        <w:spacing w:after="200" w:line="276" w:lineRule="auto"/>
        <w:jc w:val="both"/>
        <w:rPr>
          <w:sz w:val="22"/>
          <w:szCs w:val="22"/>
        </w:rPr>
      </w:pPr>
      <w:r w:rsidRPr="00063BD3">
        <w:rPr>
          <w:sz w:val="22"/>
          <w:szCs w:val="22"/>
        </w:rPr>
        <w:t xml:space="preserve">Táto Príloha </w:t>
      </w:r>
      <w:r w:rsidR="00263C37">
        <w:t>r</w:t>
      </w:r>
      <w:r w:rsidR="00263C37">
        <w:rPr>
          <w:szCs w:val="20"/>
        </w:rPr>
        <w:t>ozhodnutia o schválení žiadosti o poskytnutie nenávratného finančného príspevku</w:t>
      </w:r>
      <w:r w:rsidR="00263C37">
        <w:t xml:space="preserve"> </w:t>
      </w:r>
      <w:r w:rsidRPr="00063BD3">
        <w:rPr>
          <w:sz w:val="22"/>
          <w:szCs w:val="22"/>
        </w:rPr>
        <w:t>slúži na určovanie výšky vrátenia poskytnutého príspevku alebo jeho časti, alebo ex-ante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1D238C">
            <w:pPr>
              <w:jc w:val="both"/>
              <w:rPr>
                <w:sz w:val="22"/>
                <w:szCs w:val="22"/>
                <w:lang w:eastAsia="cs-CZ"/>
              </w:rPr>
            </w:pPr>
            <w:r w:rsidRPr="007C3E78">
              <w:rPr>
                <w:sz w:val="22"/>
                <w:szCs w:val="22"/>
                <w:lang w:eastAsia="cs-CZ"/>
              </w:rPr>
              <w:t>1</w:t>
            </w:r>
            <w:del w:id="13" w:author="Autor">
              <w:r w:rsidRPr="007C3E78" w:rsidDel="00C87832">
                <w:rPr>
                  <w:sz w:val="22"/>
                  <w:szCs w:val="22"/>
                  <w:lang w:eastAsia="cs-CZ"/>
                </w:rPr>
                <w:delText>.</w:delText>
              </w:r>
            </w:del>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5DCCEDA6"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del w:id="14" w:author="Autor">
              <w:r w:rsidDel="008262C4">
                <w:rPr>
                  <w:sz w:val="22"/>
                  <w:szCs w:val="22"/>
                  <w:lang w:eastAsia="cs-CZ"/>
                </w:rPr>
                <w:delText xml:space="preserve">       </w:delText>
              </w:r>
            </w:del>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del w:id="15" w:author="Autor">
              <w:r w:rsidDel="003E61DB">
                <w:rPr>
                  <w:sz w:val="22"/>
                  <w:szCs w:val="22"/>
                  <w:lang w:eastAsia="cs-CZ"/>
                </w:rPr>
                <w:delText xml:space="preserve">              </w:delText>
              </w:r>
              <w:r w:rsidR="00D842D4" w:rsidDel="003E61DB">
                <w:rPr>
                  <w:sz w:val="22"/>
                  <w:szCs w:val="22"/>
                  <w:lang w:eastAsia="cs-CZ"/>
                </w:rPr>
                <w:delText>1</w:delText>
              </w:r>
              <w:r w:rsidDel="003E61DB">
                <w:rPr>
                  <w:sz w:val="22"/>
                  <w:szCs w:val="22"/>
                  <w:lang w:eastAsia="cs-CZ"/>
                </w:rPr>
                <w:delText>5</w:delText>
              </w:r>
            </w:del>
            <w:ins w:id="16" w:author="Autor">
              <w:r w:rsidR="003E61DB">
                <w:rPr>
                  <w:sz w:val="22"/>
                  <w:szCs w:val="22"/>
                  <w:lang w:eastAsia="cs-CZ"/>
                </w:rPr>
                <w:t>30</w:t>
              </w:r>
            </w:ins>
            <w:r>
              <w:rPr>
                <w:sz w:val="22"/>
                <w:szCs w:val="22"/>
                <w:lang w:eastAsia="cs-CZ"/>
              </w:rPr>
              <w:t xml:space="preserve">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1"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3"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F9D4D3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del w:id="17" w:author="Autor">
              <w:r w:rsidDel="003E61DB">
                <w:rPr>
                  <w:sz w:val="22"/>
                  <w:szCs w:val="22"/>
                  <w:lang w:eastAsia="cs-CZ"/>
                </w:rPr>
                <w:delText xml:space="preserve">      </w:delText>
              </w:r>
            </w:del>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55148D29"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del w:id="18" w:author="Autor">
              <w:r w:rsidDel="003E61DB">
                <w:rPr>
                  <w:sz w:val="22"/>
                  <w:szCs w:val="22"/>
                  <w:lang w:eastAsia="cs-CZ"/>
                </w:rPr>
                <w:delText>15</w:delText>
              </w:r>
            </w:del>
            <w:ins w:id="19" w:author="Autor">
              <w:r w:rsidR="003E61DB">
                <w:rPr>
                  <w:sz w:val="22"/>
                  <w:szCs w:val="22"/>
                  <w:lang w:eastAsia="cs-CZ"/>
                </w:rPr>
                <w:t>30</w:t>
              </w:r>
            </w:ins>
            <w:r>
              <w:rPr>
                <w:sz w:val="22"/>
                <w:szCs w:val="22"/>
                <w:lang w:eastAsia="cs-CZ"/>
              </w:rPr>
              <w:t xml:space="preserve"> 000 eur, realizoval 2 zákazky do </w:t>
            </w:r>
            <w:del w:id="20" w:author="Autor">
              <w:r w:rsidDel="003E61DB">
                <w:rPr>
                  <w:sz w:val="22"/>
                  <w:szCs w:val="22"/>
                  <w:lang w:eastAsia="cs-CZ"/>
                </w:rPr>
                <w:delText>15</w:delText>
              </w:r>
            </w:del>
            <w:ins w:id="21" w:author="Autor">
              <w:r w:rsidR="003E61DB">
                <w:rPr>
                  <w:sz w:val="22"/>
                  <w:szCs w:val="22"/>
                  <w:lang w:eastAsia="cs-CZ"/>
                </w:rPr>
                <w:t>30</w:t>
              </w:r>
            </w:ins>
            <w:r>
              <w:rPr>
                <w:sz w:val="22"/>
                <w:szCs w:val="22"/>
                <w:lang w:eastAsia="cs-CZ"/>
              </w:rPr>
              <w:t xml:space="preserve">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2ED22237"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21C0F87B" w:rsidR="006A6F1A" w:rsidRPr="007C3E78" w:rsidRDefault="006A6F1A" w:rsidP="00C14562">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del w:id="22" w:author="Autor">
              <w:r w:rsidDel="00C14562">
                <w:rPr>
                  <w:sz w:val="22"/>
                  <w:szCs w:val="22"/>
                  <w:lang w:eastAsia="cs-CZ"/>
                </w:rPr>
                <w:delText xml:space="preserve">                 </w:delText>
              </w:r>
            </w:del>
            <w:r>
              <w:rPr>
                <w:sz w:val="22"/>
                <w:szCs w:val="22"/>
                <w:lang w:eastAsia="cs-CZ"/>
              </w:rPr>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5D1D9953" w:rsidR="006A6F1A" w:rsidRPr="007C3E78" w:rsidRDefault="006A6F1A" w:rsidP="00F85230">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w:t>
            </w:r>
            <w:del w:id="23" w:author="Autor">
              <w:r w:rsidRPr="007C3E78" w:rsidDel="00F85230">
                <w:rPr>
                  <w:sz w:val="22"/>
                  <w:szCs w:val="22"/>
                  <w:lang w:eastAsia="cs-CZ"/>
                </w:rPr>
                <w:delText xml:space="preserve"> </w:delText>
              </w:r>
            </w:del>
            <w:r w:rsidRPr="007C3E78">
              <w:rPr>
                <w:sz w:val="22"/>
                <w:szCs w:val="22"/>
                <w:lang w:eastAsia="cs-CZ"/>
              </w:rPr>
              <w:t xml:space="preserve">povinnosť </w:t>
            </w:r>
            <w:r>
              <w:rPr>
                <w:sz w:val="22"/>
                <w:szCs w:val="22"/>
                <w:lang w:eastAsia="cs-CZ"/>
              </w:rPr>
              <w:t xml:space="preserve">hospodárskych </w:t>
            </w:r>
            <w:r w:rsidRPr="007C3E78">
              <w:rPr>
                <w:sz w:val="22"/>
                <w:szCs w:val="22"/>
                <w:lang w:eastAsia="cs-CZ"/>
              </w:rPr>
              <w:t xml:space="preserve">subjektov mať už zriadenú spoločnosť alebo zástupcu v danej krajine alebo regióne, povinnosť </w:t>
            </w:r>
            <w:del w:id="24" w:author="Autor">
              <w:r w:rsidRPr="007C3E78" w:rsidDel="00F85230">
                <w:rPr>
                  <w:sz w:val="22"/>
                  <w:szCs w:val="22"/>
                  <w:lang w:eastAsia="cs-CZ"/>
                </w:rPr>
                <w:delText xml:space="preserve"> </w:delText>
              </w:r>
            </w:del>
            <w:r w:rsidRPr="007C3E78">
              <w:rPr>
                <w:sz w:val="22"/>
                <w:szCs w:val="22"/>
                <w:lang w:eastAsia="cs-CZ"/>
              </w:rPr>
              <w:t>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35D21B16"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del w:id="25" w:author="Autor">
              <w:r w:rsidDel="00644D6E">
                <w:rPr>
                  <w:sz w:val="22"/>
                  <w:szCs w:val="22"/>
                  <w:lang w:eastAsia="cs-CZ"/>
                </w:rPr>
                <w:delText>15</w:delText>
              </w:r>
            </w:del>
            <w:ins w:id="26" w:author="Autor">
              <w:r w:rsidR="00644D6E">
                <w:rPr>
                  <w:sz w:val="22"/>
                  <w:szCs w:val="22"/>
                  <w:lang w:eastAsia="cs-CZ"/>
                </w:rPr>
                <w:t>30</w:t>
              </w:r>
            </w:ins>
            <w:r>
              <w:rPr>
                <w:sz w:val="22"/>
                <w:szCs w:val="22"/>
                <w:lang w:eastAsia="cs-CZ"/>
              </w:rPr>
              <w:t xml:space="preserve">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4B05C23F" w:rsidR="003F0D36" w:rsidRPr="00AB2DF3" w:rsidRDefault="003F0D36" w:rsidP="003F0D36">
            <w:pPr>
              <w:jc w:val="both"/>
              <w:rPr>
                <w:sz w:val="22"/>
                <w:szCs w:val="22"/>
                <w:lang w:eastAsia="cs-CZ"/>
              </w:rPr>
            </w:pPr>
            <w:r w:rsidRPr="00AB2DF3">
              <w:rPr>
                <w:sz w:val="22"/>
                <w:szCs w:val="22"/>
                <w:lang w:eastAsia="cs-CZ"/>
              </w:rPr>
              <w:t xml:space="preserve">100 %, ak prijímateľ nezaslal výzvu na predkladanie ponúk minimálne trom vybraným záujemcom v prípade zákazky s nízkou hodnotou do </w:t>
            </w:r>
            <w:del w:id="27" w:author="Autor">
              <w:r w:rsidRPr="00AB2DF3" w:rsidDel="00644D6E">
                <w:rPr>
                  <w:sz w:val="22"/>
                  <w:szCs w:val="22"/>
                  <w:lang w:eastAsia="cs-CZ"/>
                </w:rPr>
                <w:delText>15</w:delText>
              </w:r>
            </w:del>
            <w:ins w:id="28" w:author="Autor">
              <w:r w:rsidR="00644D6E">
                <w:rPr>
                  <w:sz w:val="22"/>
                  <w:szCs w:val="22"/>
                  <w:lang w:eastAsia="cs-CZ"/>
                </w:rPr>
                <w:t>30</w:t>
              </w:r>
            </w:ins>
            <w:r w:rsidRPr="00AB2DF3">
              <w:rPr>
                <w:sz w:val="22"/>
                <w:szCs w:val="22"/>
                <w:lang w:eastAsia="cs-CZ"/>
              </w:rPr>
              <w:t> 000 eur alebo v prípade zákazky zadávanej osobou, ktorej verejný obstarávateľ poskytne 50% a menej finančných prostriedkov z NFP v hodnote do 100 000 eur</w:t>
            </w:r>
            <w:ins w:id="29" w:author="Autor">
              <w:r w:rsidR="00644D6E">
                <w:rPr>
                  <w:sz w:val="22"/>
                  <w:szCs w:val="22"/>
                  <w:lang w:eastAsia="cs-CZ"/>
                </w:rPr>
                <w:t>, resp. v rámci prieskumu trhu prijímateľ neidentifikoval cenové ponuky (napr. cez webové rozhranie) minimálne troch záujemcov (potenciálnych dodávateľov)</w:t>
              </w:r>
              <w:r w:rsidR="00644D6E" w:rsidRPr="00AB2DF3">
                <w:rPr>
                  <w:sz w:val="22"/>
                  <w:szCs w:val="22"/>
                  <w:lang w:eastAsia="cs-CZ"/>
                </w:rPr>
                <w:t>.</w:t>
              </w:r>
            </w:ins>
            <w:r w:rsidRPr="00AB2DF3">
              <w:rPr>
                <w:sz w:val="22"/>
                <w:szCs w:val="22"/>
                <w:lang w:eastAsia="cs-CZ"/>
              </w:rPr>
              <w:t>.</w:t>
            </w:r>
          </w:p>
          <w:p w14:paraId="2616C000" w14:textId="77777777" w:rsidR="003F0D36" w:rsidRPr="00AB2DF3" w:rsidRDefault="003F0D36" w:rsidP="003F0D36">
            <w:pPr>
              <w:jc w:val="both"/>
              <w:rPr>
                <w:sz w:val="22"/>
                <w:szCs w:val="22"/>
                <w:lang w:eastAsia="cs-CZ"/>
              </w:rPr>
            </w:pPr>
          </w:p>
          <w:p w14:paraId="67DE6F22" w14:textId="27B09188" w:rsidR="003F0D36" w:rsidRDefault="003F0D36" w:rsidP="00644D6E">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w:t>
            </w:r>
            <w:del w:id="30" w:author="Autor">
              <w:r w:rsidRPr="00AB2DF3" w:rsidDel="00644D6E">
                <w:rPr>
                  <w:sz w:val="22"/>
                  <w:szCs w:val="22"/>
                  <w:lang w:eastAsia="cs-CZ"/>
                </w:rPr>
                <w:delText>15</w:delText>
              </w:r>
            </w:del>
            <w:ins w:id="31" w:author="Autor">
              <w:r w:rsidR="00644D6E">
                <w:rPr>
                  <w:sz w:val="22"/>
                  <w:szCs w:val="22"/>
                  <w:lang w:eastAsia="cs-CZ"/>
                </w:rPr>
                <w:t>30</w:t>
              </w:r>
            </w:ins>
            <w:r w:rsidRPr="00AB2DF3">
              <w:rPr>
                <w:sz w:val="22"/>
                <w:szCs w:val="22"/>
                <w:lang w:eastAsia="cs-CZ"/>
              </w:rPr>
              <w:t xml:space="preserve">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4"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FE335F4" w:rsidR="003F0D36" w:rsidRDefault="003F0D36" w:rsidP="003F0D36">
            <w:pPr>
              <w:jc w:val="both"/>
              <w:rPr>
                <w:sz w:val="22"/>
                <w:szCs w:val="22"/>
                <w:lang w:eastAsia="cs-CZ"/>
              </w:rPr>
            </w:pPr>
            <w:r w:rsidRPr="00190AED">
              <w:rPr>
                <w:sz w:val="22"/>
                <w:szCs w:val="22"/>
                <w:lang w:eastAsia="cs-CZ"/>
              </w:rPr>
              <w:t xml:space="preserve">Táto sadzba môže byť znížená na 10 % </w:t>
            </w:r>
            <w:ins w:id="32" w:author="Autor">
              <w:r w:rsidR="00891636">
                <w:rPr>
                  <w:sz w:val="22"/>
                  <w:szCs w:val="22"/>
                  <w:lang w:eastAsia="cs-CZ"/>
                </w:rPr>
                <w:t xml:space="preserve">alebo 5 % </w:t>
              </w:r>
            </w:ins>
            <w:r w:rsidRPr="00190AED">
              <w:rPr>
                <w:sz w:val="22"/>
                <w:szCs w:val="22"/>
                <w:lang w:eastAsia="cs-CZ"/>
              </w:rPr>
              <w:t>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6DD6FDC4" w:rsidR="003F0D36" w:rsidRPr="007C3E78" w:rsidRDefault="003F0D36" w:rsidP="00C87832">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 xml:space="preserve">uchádzačov/záujemcov, ktorých ponuky by neboli </w:t>
            </w:r>
            <w:del w:id="33" w:author="Autor">
              <w:r w:rsidRPr="007C3E78" w:rsidDel="00C87832">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4F70FBFE" w:rsidR="003F0D36" w:rsidRPr="007C3E78" w:rsidRDefault="003F0D36" w:rsidP="00A03B59">
            <w:pPr>
              <w:jc w:val="both"/>
              <w:rPr>
                <w:sz w:val="22"/>
                <w:szCs w:val="22"/>
                <w:lang w:eastAsia="cs-CZ"/>
              </w:rPr>
            </w:pPr>
            <w:r w:rsidRPr="007C3E78">
              <w:rPr>
                <w:sz w:val="22"/>
                <w:szCs w:val="22"/>
                <w:lang w:eastAsia="cs-CZ"/>
              </w:rPr>
              <w:t xml:space="preserve">V rokovacom konaní </w:t>
            </w:r>
            <w:del w:id="34" w:author="Autor">
              <w:r w:rsidRPr="007C3E78" w:rsidDel="00A03B59">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03CDCDBC" w:rsidR="003F0D36" w:rsidRPr="007C3E78" w:rsidRDefault="003F0D36" w:rsidP="003F0D36">
            <w:pPr>
              <w:jc w:val="both"/>
              <w:rPr>
                <w:sz w:val="22"/>
                <w:szCs w:val="22"/>
                <w:lang w:eastAsia="cs-CZ"/>
              </w:rPr>
            </w:pPr>
            <w:r w:rsidRPr="007C3E78">
              <w:rPr>
                <w:sz w:val="22"/>
                <w:szCs w:val="22"/>
                <w:lang w:eastAsia="cs-CZ"/>
              </w:rPr>
              <w:t xml:space="preserve">Po podpise zmluvy boli doplnené/zmenené podstatné náležitosti podmienok uzatvorenej zmluvy týkajúce sa povahy a rozsahu prác, lehoty na realizáciu predmetu zmluvy, platobných podmienok a špecifikácie materiálov, </w:t>
            </w:r>
            <w:del w:id="35" w:author="Autor">
              <w:r w:rsidRPr="007C3E78" w:rsidDel="00F51574">
                <w:rPr>
                  <w:sz w:val="22"/>
                  <w:szCs w:val="22"/>
                  <w:lang w:eastAsia="cs-CZ"/>
                </w:rPr>
                <w:delText xml:space="preserve"> </w:delText>
              </w:r>
            </w:del>
            <w:r w:rsidRPr="007C3E78">
              <w:rPr>
                <w:sz w:val="22"/>
                <w:szCs w:val="22"/>
                <w:lang w:eastAsia="cs-CZ"/>
              </w:rPr>
              <w:t xml:space="preserve">alebo </w:t>
            </w:r>
            <w:del w:id="36" w:author="Autor">
              <w:r w:rsidRPr="007C3E78" w:rsidDel="004E4BA7">
                <w:rPr>
                  <w:sz w:val="22"/>
                  <w:szCs w:val="22"/>
                  <w:lang w:eastAsia="cs-CZ"/>
                </w:rPr>
                <w:delText>ceny</w:delText>
              </w:r>
              <w:r w:rsidDel="004E4BA7">
                <w:rPr>
                  <w:sz w:val="22"/>
                  <w:szCs w:val="22"/>
                  <w:vertAlign w:val="superscript"/>
                  <w:lang w:eastAsia="cs-CZ"/>
                </w:rPr>
                <w:delText>8</w:delText>
              </w:r>
            </w:del>
            <w:ins w:id="37" w:author="Autor">
              <w:r w:rsidR="004E4BA7" w:rsidRPr="007C3E78">
                <w:rPr>
                  <w:sz w:val="22"/>
                  <w:szCs w:val="22"/>
                  <w:lang w:eastAsia="cs-CZ"/>
                </w:rPr>
                <w:t>ceny</w:t>
              </w:r>
              <w:r w:rsidR="004E4BA7">
                <w:rPr>
                  <w:sz w:val="22"/>
                  <w:szCs w:val="22"/>
                  <w:vertAlign w:val="superscript"/>
                  <w:lang w:eastAsia="cs-CZ"/>
                </w:rPr>
                <w:t>20</w:t>
              </w:r>
            </w:ins>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6"/>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C3D74" w14:textId="77777777" w:rsidR="00F51574" w:rsidRDefault="00F51574" w:rsidP="00B948E0">
      <w:r>
        <w:separator/>
      </w:r>
    </w:p>
  </w:endnote>
  <w:endnote w:type="continuationSeparator" w:id="0">
    <w:p w14:paraId="39D2F273" w14:textId="77777777" w:rsidR="00F51574" w:rsidRDefault="00F51574" w:rsidP="00B948E0">
      <w:r>
        <w:continuationSeparator/>
      </w:r>
    </w:p>
  </w:endnote>
  <w:endnote w:type="continuationNotice" w:id="1">
    <w:p w14:paraId="1AB701E3" w14:textId="77777777" w:rsidR="00F51574" w:rsidRDefault="00F51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F51574" w:rsidRPr="00CF60E2" w:rsidRDefault="00F5157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Content>
      <w:sdt>
        <w:sdtPr>
          <w:rPr>
            <w:sz w:val="22"/>
          </w:rPr>
          <w:id w:val="-1070419769"/>
          <w:docPartObj>
            <w:docPartGallery w:val="Page Numbers (Top of Page)"/>
            <w:docPartUnique/>
          </w:docPartObj>
        </w:sdtPr>
        <w:sdtContent>
          <w:p w14:paraId="19271E3D" w14:textId="3AA8E23E" w:rsidR="00F51574" w:rsidRPr="008E698E" w:rsidRDefault="00F5157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D84DD0">
              <w:rPr>
                <w:b/>
                <w:bCs/>
                <w:noProof/>
                <w:sz w:val="22"/>
              </w:rPr>
              <w:t>21</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D84DD0">
              <w:rPr>
                <w:b/>
                <w:bCs/>
                <w:noProof/>
                <w:sz w:val="22"/>
              </w:rPr>
              <w:t>22</w:t>
            </w:r>
            <w:r w:rsidRPr="008E698E">
              <w:rPr>
                <w:b/>
                <w:bCs/>
                <w:sz w:val="22"/>
              </w:rPr>
              <w:fldChar w:fldCharType="end"/>
            </w:r>
          </w:p>
        </w:sdtContent>
      </w:sdt>
    </w:sdtContent>
  </w:sdt>
  <w:p w14:paraId="0CBFD7B7" w14:textId="77777777" w:rsidR="00F51574" w:rsidRDefault="00F51574" w:rsidP="00B6178B">
    <w:pPr>
      <w:pStyle w:val="Pta"/>
    </w:pPr>
  </w:p>
  <w:p w14:paraId="4581DD88" w14:textId="77777777" w:rsidR="00F51574" w:rsidRDefault="00F515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Content>
      <w:sdt>
        <w:sdtPr>
          <w:rPr>
            <w:sz w:val="22"/>
          </w:rPr>
          <w:id w:val="606386134"/>
          <w:docPartObj>
            <w:docPartGallery w:val="Page Numbers (Top of Page)"/>
            <w:docPartUnique/>
          </w:docPartObj>
        </w:sdtPr>
        <w:sdtContent>
          <w:p w14:paraId="5897962D" w14:textId="1710E60A" w:rsidR="00F51574" w:rsidRPr="008E698E" w:rsidRDefault="00F5157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D84DD0">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F51574" w:rsidRDefault="00F5157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1C756" w14:textId="77777777" w:rsidR="00F51574" w:rsidRDefault="00F51574" w:rsidP="00B948E0">
      <w:r>
        <w:separator/>
      </w:r>
    </w:p>
  </w:footnote>
  <w:footnote w:type="continuationSeparator" w:id="0">
    <w:p w14:paraId="491B0CE3" w14:textId="77777777" w:rsidR="00F51574" w:rsidRDefault="00F51574" w:rsidP="00B948E0">
      <w:r>
        <w:continuationSeparator/>
      </w:r>
    </w:p>
  </w:footnote>
  <w:footnote w:type="continuationNotice" w:id="1">
    <w:p w14:paraId="43AE3293" w14:textId="77777777" w:rsidR="00F51574" w:rsidRDefault="00F51574"/>
  </w:footnote>
  <w:footnote w:id="2">
    <w:p w14:paraId="4581DD8C" w14:textId="77777777" w:rsidR="00F51574" w:rsidRDefault="00F5157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F51574" w:rsidRPr="0071245E" w:rsidRDefault="00F5157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F51574" w:rsidRPr="0071245E" w:rsidRDefault="00F5157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F51574" w:rsidRDefault="00F5157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F51574" w:rsidRDefault="00F5157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F51574" w:rsidRPr="00A2221A" w:rsidRDefault="00F5157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F51574" w:rsidRPr="00A2221A" w:rsidRDefault="00F5157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F51574" w:rsidRPr="00A2221A" w:rsidRDefault="00F51574" w:rsidP="00273FAB">
      <w:pPr>
        <w:pStyle w:val="Textpoznmkypodiarou"/>
        <w:numPr>
          <w:ilvl w:val="0"/>
          <w:numId w:val="4"/>
        </w:numPr>
        <w:jc w:val="both"/>
      </w:pPr>
      <w:r w:rsidRPr="00A2221A">
        <w:t>zmeny umožňuje zadanie zákazky záujemcovi inému ako by bol pôvodne akceptovaný;</w:t>
      </w:r>
    </w:p>
    <w:p w14:paraId="4581DD93" w14:textId="77777777" w:rsidR="00F51574" w:rsidRPr="00A2221A" w:rsidRDefault="00F5157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F51574" w:rsidRDefault="00F5157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F51574" w:rsidRPr="002049FC" w:rsidRDefault="00F51574"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F51574" w:rsidRDefault="00F5157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F51574" w:rsidRDefault="00F5157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F51574" w:rsidRPr="00A2221A" w:rsidRDefault="00F5157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F51574" w:rsidRDefault="00F5157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2D263DA4" w14:textId="77777777" w:rsidR="00F51574" w:rsidRDefault="00F5157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F51574" w:rsidRPr="0071245E" w:rsidRDefault="00F5157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F51574" w:rsidRPr="0071245E" w:rsidRDefault="00F5157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F51574" w:rsidRDefault="00F5157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F51574" w:rsidRPr="00A2221A" w:rsidRDefault="00F51574"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F51574" w:rsidRPr="00A2221A" w:rsidRDefault="00F51574"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F51574" w:rsidRPr="00A2221A" w:rsidRDefault="00F51574" w:rsidP="00273FAB">
      <w:pPr>
        <w:pStyle w:val="Textpoznmkypodiarou"/>
        <w:numPr>
          <w:ilvl w:val="0"/>
          <w:numId w:val="6"/>
        </w:numPr>
        <w:jc w:val="both"/>
      </w:pPr>
      <w:r w:rsidRPr="00A2221A">
        <w:t>zmeny umožňuje zadanie zákazky záujemcovi inému ako by bol pôvodne akceptovaný;</w:t>
      </w:r>
    </w:p>
    <w:p w14:paraId="43896935" w14:textId="77777777" w:rsidR="00F51574" w:rsidRPr="00A2221A" w:rsidRDefault="00F51574"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F51574" w:rsidRDefault="00F51574"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F51574" w:rsidRDefault="00F51574"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F51574" w:rsidRPr="00BF5AD5" w:rsidRDefault="00F51574"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F51574" w:rsidRPr="00F45E91" w:rsidRDefault="00F51574"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F51574" w:rsidRDefault="00F51574"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F51574" w:rsidRDefault="00F51574"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F51574" w:rsidRDefault="00F5157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1464A603" w:rsidR="00F51574" w:rsidRPr="007A558C" w:rsidRDefault="00F51574">
    <w:pPr>
      <w:pStyle w:val="Hlavika"/>
      <w:rPr>
        <w:sz w:val="22"/>
        <w:szCs w:val="22"/>
      </w:rPr>
    </w:pPr>
    <w:r>
      <w:rPr>
        <w:sz w:val="22"/>
        <w:szCs w:val="22"/>
      </w:rPr>
      <w:t>4</w:t>
    </w:r>
    <w:r w:rsidRPr="007A558C">
      <w:rPr>
        <w:sz w:val="22"/>
        <w:szCs w:val="22"/>
      </w:rPr>
      <w:t xml:space="preserve">. </w:t>
    </w:r>
    <w:r>
      <w:rPr>
        <w:sz w:val="22"/>
        <w:szCs w:val="22"/>
      </w:rPr>
      <w:t xml:space="preserve">Vzor prílohy č. 4 </w:t>
    </w:r>
    <w:r>
      <w:t>r</w:t>
    </w:r>
    <w:r>
      <w:rPr>
        <w:szCs w:val="20"/>
      </w:rPr>
      <w:t>ozhodnutia o schválení žiadosti o poskytnutie nenávratného finančného príspevku</w:t>
    </w:r>
    <w:r>
      <w:t xml:space="preserve"> - </w:t>
    </w:r>
    <w:r>
      <w:rPr>
        <w:bCs/>
      </w:rPr>
      <w:t>Finančné opravy za porušenie pravidiel a postupov obstarávania</w:t>
    </w:r>
    <w:r>
      <w:rPr>
        <w:sz w:val="22"/>
        <w:szCs w:val="22"/>
      </w:rPr>
      <w:t xml:space="preserve">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6FA47229" w:rsidR="00F51574" w:rsidRPr="00063BD3" w:rsidRDefault="00F51574">
    <w:pPr>
      <w:pStyle w:val="Hlavika"/>
      <w:rPr>
        <w:sz w:val="22"/>
        <w:szCs w:val="22"/>
      </w:rPr>
    </w:pPr>
    <w:r>
      <w:rPr>
        <w:sz w:val="22"/>
        <w:szCs w:val="22"/>
      </w:rPr>
      <w:t>4.</w:t>
    </w:r>
    <w:r w:rsidRPr="00063BD3">
      <w:rPr>
        <w:sz w:val="22"/>
        <w:szCs w:val="22"/>
      </w:rPr>
      <w:t xml:space="preserve"> Vzor prílohy č. 4</w:t>
    </w:r>
    <w:r>
      <w:rPr>
        <w:sz w:val="22"/>
        <w:szCs w:val="22"/>
      </w:rPr>
      <w:t xml:space="preserve"> </w:t>
    </w:r>
    <w:r>
      <w:t>r</w:t>
    </w:r>
    <w:r>
      <w:rPr>
        <w:szCs w:val="20"/>
      </w:rPr>
      <w:t>ozhodnutia o schválení žiadosti o poskytnutie nenávratného finančného príspevku</w:t>
    </w:r>
    <w:r>
      <w:t xml:space="preserve"> - </w:t>
    </w:r>
    <w:r>
      <w:rPr>
        <w:bCs/>
      </w:rPr>
      <w:t>Finančné opravy za porušenie pravidiel a postupov obstarávania</w:t>
    </w:r>
    <w:r w:rsidRPr="00063BD3">
      <w:rPr>
        <w:sz w:val="22"/>
        <w:szCs w:val="22"/>
      </w:rPr>
      <w:t xml:space="preserve"> </w:t>
    </w:r>
    <w:r w:rsidRPr="001D238C">
      <w:rPr>
        <w:sz w:val="22"/>
        <w:szCs w:val="22"/>
      </w:rPr>
      <w:t xml:space="preserve">pre zákazky vyhlásené podľa zákona č. 343/2015 Z. z. </w:t>
    </w:r>
    <w:r>
      <w:rPr>
        <w:sz w:val="22"/>
        <w:szCs w:val="22"/>
      </w:rPr>
      <w:t xml:space="preserve">o verejnom obstarávaní </w:t>
    </w:r>
    <w:r w:rsidRPr="001D238C">
      <w:rPr>
        <w:sz w:val="22"/>
        <w:szCs w:val="22"/>
      </w:rPr>
      <w:t>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B2176"/>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E61DB"/>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BA7"/>
    <w:rsid w:val="004F2B69"/>
    <w:rsid w:val="00504D21"/>
    <w:rsid w:val="00511E0F"/>
    <w:rsid w:val="005122F6"/>
    <w:rsid w:val="005124D4"/>
    <w:rsid w:val="00525373"/>
    <w:rsid w:val="00530D19"/>
    <w:rsid w:val="00531DED"/>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06660"/>
    <w:rsid w:val="006167ED"/>
    <w:rsid w:val="00622D7A"/>
    <w:rsid w:val="00623659"/>
    <w:rsid w:val="00626129"/>
    <w:rsid w:val="00632501"/>
    <w:rsid w:val="00632A33"/>
    <w:rsid w:val="006368CF"/>
    <w:rsid w:val="0063720B"/>
    <w:rsid w:val="00642149"/>
    <w:rsid w:val="00643CE4"/>
    <w:rsid w:val="00644D6E"/>
    <w:rsid w:val="006479DF"/>
    <w:rsid w:val="00660DCB"/>
    <w:rsid w:val="006719A0"/>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186D"/>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262C4"/>
    <w:rsid w:val="00831B28"/>
    <w:rsid w:val="00831B3D"/>
    <w:rsid w:val="008324CE"/>
    <w:rsid w:val="00836C27"/>
    <w:rsid w:val="0084743A"/>
    <w:rsid w:val="00850467"/>
    <w:rsid w:val="008743E6"/>
    <w:rsid w:val="00874845"/>
    <w:rsid w:val="00874C52"/>
    <w:rsid w:val="008806AC"/>
    <w:rsid w:val="008814E2"/>
    <w:rsid w:val="00885C6C"/>
    <w:rsid w:val="00891636"/>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3B59"/>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B4745"/>
    <w:rsid w:val="00BC4BAC"/>
    <w:rsid w:val="00BC74A9"/>
    <w:rsid w:val="00BF5EE5"/>
    <w:rsid w:val="00C14562"/>
    <w:rsid w:val="00C214B6"/>
    <w:rsid w:val="00C222FD"/>
    <w:rsid w:val="00C348A2"/>
    <w:rsid w:val="00C37B65"/>
    <w:rsid w:val="00C47973"/>
    <w:rsid w:val="00C559B7"/>
    <w:rsid w:val="00C6439D"/>
    <w:rsid w:val="00C674A6"/>
    <w:rsid w:val="00C75869"/>
    <w:rsid w:val="00C80097"/>
    <w:rsid w:val="00C81145"/>
    <w:rsid w:val="00C85AA3"/>
    <w:rsid w:val="00C85E89"/>
    <w:rsid w:val="00C87832"/>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71164"/>
    <w:rsid w:val="00D842D4"/>
    <w:rsid w:val="00D84DD0"/>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1574"/>
    <w:rsid w:val="00F5719C"/>
    <w:rsid w:val="00F824DD"/>
    <w:rsid w:val="00F85230"/>
    <w:rsid w:val="00F87C67"/>
    <w:rsid w:val="00F918FA"/>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s://www.slov-lex.sk/pravne-predpisy/SK/ZZ/2015/343/2018092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rtnerskadoho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B250B-CBF3-4183-A783-0A379BF76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7018</Words>
  <Characters>40009</Characters>
  <Application>Microsoft Office Word</Application>
  <DocSecurity>0</DocSecurity>
  <Lines>333</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2019-04-29T07:15:00Z</dcterms:modified>
</cp:coreProperties>
</file>